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318" w:rsidRDefault="00832318">
      <w:pPr>
        <w:jc w:val="center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cs="仿宋_GB2312" w:hint="eastAsia"/>
          <w:b/>
          <w:bCs/>
          <w:sz w:val="28"/>
          <w:szCs w:val="28"/>
        </w:rPr>
        <w:t>中国人民大学先进班集体评审细则</w:t>
      </w:r>
    </w:p>
    <w:p w:rsidR="00832318" w:rsidRDefault="00832318">
      <w:pPr>
        <w:rPr>
          <w:rFonts w:ascii="仿宋_GB2312" w:eastAsia="仿宋_GB2312"/>
          <w:sz w:val="28"/>
          <w:szCs w:val="28"/>
        </w:rPr>
      </w:pP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2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一、参评对象：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全校本科生班、研究生（硕士、博士）班、第二学位学士班，不包括</w:t>
      </w:r>
      <w:r>
        <w:rPr>
          <w:rFonts w:ascii="仿宋_GB2312" w:eastAsia="仿宋_GB2312" w:hAnsi="宋体" w:cs="仿宋_GB2312"/>
          <w:kern w:val="0"/>
          <w:sz w:val="28"/>
          <w:szCs w:val="28"/>
        </w:rPr>
        <w:t>2015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级新生班级。</w:t>
      </w:r>
    </w:p>
    <w:p w:rsidR="00832318" w:rsidRDefault="00832318" w:rsidP="00F27957">
      <w:pPr>
        <w:spacing w:line="500" w:lineRule="exact"/>
        <w:ind w:firstLineChars="196" w:firstLine="551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cs="仿宋_GB2312" w:hint="eastAsia"/>
          <w:b/>
          <w:bCs/>
          <w:sz w:val="28"/>
          <w:szCs w:val="28"/>
        </w:rPr>
        <w:t>二、奖项设置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北京市市级先进班集体、中国人民大学先进班集体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196" w:firstLine="551"/>
        <w:rPr>
          <w:rFonts w:ascii="仿宋_GB2312" w:eastAsia="仿宋_GB2312" w:hAnsi="宋体"/>
          <w:b/>
          <w:bCs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三、参评条件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（一）奖励参评时限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本次评奖工作主要考察申报班级在</w:t>
      </w:r>
      <w:r>
        <w:rPr>
          <w:rFonts w:ascii="仿宋_GB2312" w:eastAsia="仿宋_GB2312" w:hAnsi="宋体" w:cs="仿宋_GB2312"/>
          <w:kern w:val="0"/>
          <w:sz w:val="28"/>
          <w:szCs w:val="28"/>
        </w:rPr>
        <w:t>2014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－</w:t>
      </w:r>
      <w:r>
        <w:rPr>
          <w:rFonts w:ascii="仿宋_GB2312" w:eastAsia="仿宋_GB2312" w:hAnsi="宋体" w:cs="仿宋_GB2312"/>
          <w:kern w:val="0"/>
          <w:sz w:val="28"/>
          <w:szCs w:val="28"/>
        </w:rPr>
        <w:t>2015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学年的综合表现。在评奖过程中出现或发现问题的班级，亦将取消评奖资格。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（二）参评班级应在以下五方面表现突出，即达到“五好”标准：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1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、爱国爱校，遵纪守法好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班级成员坚持四项基本原则，拥护党的政策，热爱祖国、拥护社会主义，政治上积极追求进步；遵纪守法，品行端正，能牢固树立和</w:t>
      </w:r>
      <w:proofErr w:type="gramStart"/>
      <w:r>
        <w:rPr>
          <w:rFonts w:ascii="仿宋_GB2312" w:eastAsia="仿宋_GB2312" w:hAnsi="宋体" w:cs="仿宋_GB2312" w:hint="eastAsia"/>
          <w:kern w:val="0"/>
          <w:sz w:val="28"/>
          <w:szCs w:val="28"/>
        </w:rPr>
        <w:t>践行</w:t>
      </w:r>
      <w:proofErr w:type="gramEnd"/>
      <w:r>
        <w:rPr>
          <w:rFonts w:ascii="仿宋_GB2312" w:eastAsia="仿宋_GB2312" w:hAnsi="宋体" w:cs="仿宋_GB2312" w:hint="eastAsia"/>
          <w:kern w:val="0"/>
          <w:sz w:val="28"/>
          <w:szCs w:val="28"/>
        </w:rPr>
        <w:t>社会主义荣辱观，模范遵守社会公德和学校各项规章制度；爱校荣</w:t>
      </w:r>
      <w:proofErr w:type="gramStart"/>
      <w:r>
        <w:rPr>
          <w:rFonts w:ascii="仿宋_GB2312" w:eastAsia="仿宋_GB2312" w:hAnsi="宋体" w:cs="仿宋_GB2312" w:hint="eastAsia"/>
          <w:kern w:val="0"/>
          <w:sz w:val="28"/>
          <w:szCs w:val="28"/>
        </w:rPr>
        <w:t>校观念</w:t>
      </w:r>
      <w:proofErr w:type="gramEnd"/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强，关心集体，努力为集体、社会办实事、做好事。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2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、发奋成才，学习风气好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班级具有严谨求实、刻苦钻研、勤奋创新、互帮互学的优良学风；班级成员好学进取，课堂学习活跃，学习成绩整体优良；积极参加科研创新活动，发表学术论文，在各类文体、学科竞赛和科技竞赛等活动中获奖，争先创优，为学校做出贡献。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3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、团结友爱，同学感情好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班级氛围积极向上、文明健康、朝气蓬勃，凝聚力强；班级成员积极参加班级活动和学校组织的各项集体活动，同学之间团结友爱、关系融洽、互敬互让、助人为乐，班级归宿感和荣誉感强。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4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、活动丰富，综合素质好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lastRenderedPageBreak/>
        <w:t>班级活动丰富多彩，积极组织和参加健康有益的社会实践活动，与同学兴趣爱好、个人发展有机结合、互相促进；班级</w:t>
      </w:r>
      <w:r>
        <w:rPr>
          <w:rFonts w:ascii="仿宋_GB2312" w:eastAsia="仿宋_GB2312" w:hAnsi="宋体" w:cs="仿宋_GB2312"/>
          <w:kern w:val="0"/>
          <w:sz w:val="28"/>
          <w:szCs w:val="28"/>
        </w:rPr>
        <w:t>QQ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群、公共邮箱、网站、博客、班刊等交流平台建设并运转良好；班级成员宿舍文明、心理健康、热爱劳动，在学校各领域表现优秀。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5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、组织得力，骨干示范好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党员模范带头作用明显，群众基础好；团支部和班委工作能力强、服务意识好，团结协作，以身作则，紧密联系同学，主动带领同学学习科学理论、开展思想政治教育活动，学生骨干在同学中威信高；班主任指导有方，工作认真负责，引导班级各方面健康发展。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（三）参评班级有以下情况之一者，不得参加先进班集体的评选：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1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、参评班级的同学中有违反国家法律受到司法或行政处罚，或受到学校严重党团纪处分、行政处分的（以违法违纪事实发生时间为准）；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2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、参评班级同学非家庭经济贫困原因无故不缴纳学费，无故逾期不注册的；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3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、参评班级所涉及的宿舍在学校组织的宿舍安全卫生文明督察中，单间宿舍</w:t>
      </w:r>
      <w:proofErr w:type="gramStart"/>
      <w:r>
        <w:rPr>
          <w:rFonts w:ascii="仿宋_GB2312" w:eastAsia="仿宋_GB2312" w:hAnsi="宋体" w:cs="仿宋_GB2312" w:hint="eastAsia"/>
          <w:kern w:val="0"/>
          <w:sz w:val="28"/>
          <w:szCs w:val="28"/>
        </w:rPr>
        <w:t>一</w:t>
      </w:r>
      <w:proofErr w:type="gramEnd"/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学年累计不合格次数达三次，或班级所涉宿舍不合格次数累计达到</w:t>
      </w:r>
      <w:r>
        <w:rPr>
          <w:rFonts w:ascii="仿宋_GB2312" w:eastAsia="仿宋_GB2312" w:hAnsi="宋体" w:cs="仿宋_GB2312"/>
          <w:kern w:val="0"/>
          <w:sz w:val="28"/>
          <w:szCs w:val="28"/>
        </w:rPr>
        <w:t>30%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（累计出现不合格</w:t>
      </w:r>
      <w:proofErr w:type="gramStart"/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宿舍间次</w:t>
      </w:r>
      <w:proofErr w:type="gramEnd"/>
      <w:r>
        <w:rPr>
          <w:rFonts w:ascii="仿宋_GB2312" w:eastAsia="仿宋_GB2312" w:hAnsi="宋体" w:cs="仿宋_GB2312"/>
          <w:kern w:val="0"/>
          <w:sz w:val="28"/>
          <w:szCs w:val="28"/>
        </w:rPr>
        <w:t>/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班级所涉宿舍总数）；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4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、参评班级开展的活动在参评年度引发不良后果或造成不良影响，或参评班级中有同学在公开场合、互联网上发表不当言论，给学校或他人造成不良影响的。</w:t>
      </w:r>
    </w:p>
    <w:p w:rsidR="00832318" w:rsidRDefault="00832318" w:rsidP="008524AE">
      <w:pPr>
        <w:widowControl/>
        <w:shd w:val="clear" w:color="auto" w:fill="FFFFFF"/>
        <w:spacing w:beforeLines="50" w:before="156" w:line="560" w:lineRule="exact"/>
        <w:ind w:right="601" w:firstLineChars="200" w:firstLine="643"/>
        <w:jc w:val="left"/>
        <w:rPr>
          <w:rFonts w:eastAsia="仿宋_GB2312"/>
          <w:b/>
          <w:bCs/>
          <w:color w:val="000000"/>
          <w:kern w:val="0"/>
          <w:sz w:val="32"/>
          <w:szCs w:val="32"/>
        </w:rPr>
      </w:pPr>
      <w:r>
        <w:rPr>
          <w:rFonts w:eastAsia="仿宋_GB2312" w:cs="仿宋_GB2312" w:hint="eastAsia"/>
          <w:b/>
          <w:bCs/>
          <w:color w:val="000000"/>
          <w:kern w:val="0"/>
          <w:sz w:val="32"/>
          <w:szCs w:val="32"/>
        </w:rPr>
        <w:t>四、评审程序与基本日程安排</w:t>
      </w:r>
    </w:p>
    <w:p w:rsidR="00832318" w:rsidRDefault="00832318" w:rsidP="008524AE">
      <w:pPr>
        <w:widowControl/>
        <w:shd w:val="clear" w:color="auto" w:fill="FFFFFF"/>
        <w:spacing w:beforeLines="50" w:before="156" w:line="560" w:lineRule="exact"/>
        <w:ind w:right="601" w:firstLineChars="200" w:firstLine="562"/>
        <w:jc w:val="left"/>
        <w:rPr>
          <w:rFonts w:eastAsia="仿宋_GB2312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（一）班级自评、学院初审推荐和上报资料（截止</w:t>
      </w:r>
      <w:smartTag w:uri="urn:schemas-microsoft-com:office:smarttags" w:element="chsdate">
        <w:smartTagPr>
          <w:attr w:name="Year" w:val="2015"/>
          <w:attr w:name="Month" w:val="10"/>
          <w:attr w:name="Day" w:val="21"/>
          <w:attr w:name="IsLunarDate" w:val="False"/>
          <w:attr w:name="IsROCDate" w:val="False"/>
        </w:smartTagPr>
        <w:r>
          <w:rPr>
            <w:rFonts w:ascii="仿宋_GB2312" w:eastAsia="仿宋_GB2312" w:hAnsi="宋体" w:cs="仿宋_GB2312"/>
            <w:b/>
            <w:bCs/>
            <w:kern w:val="0"/>
            <w:sz w:val="28"/>
            <w:szCs w:val="28"/>
          </w:rPr>
          <w:t>10</w:t>
        </w:r>
        <w:r>
          <w:rPr>
            <w:rFonts w:ascii="仿宋_GB2312" w:eastAsia="仿宋_GB2312" w:hAnsi="宋体" w:cs="仿宋_GB2312" w:hint="eastAsia"/>
            <w:b/>
            <w:bCs/>
            <w:kern w:val="0"/>
            <w:sz w:val="28"/>
            <w:szCs w:val="28"/>
          </w:rPr>
          <w:t>月</w:t>
        </w:r>
        <w:r>
          <w:rPr>
            <w:rFonts w:ascii="仿宋_GB2312" w:eastAsia="仿宋_GB2312" w:hAnsi="宋体" w:cs="仿宋_GB2312"/>
            <w:b/>
            <w:bCs/>
            <w:kern w:val="0"/>
            <w:sz w:val="28"/>
            <w:szCs w:val="28"/>
          </w:rPr>
          <w:t>21</w:t>
        </w:r>
        <w:r>
          <w:rPr>
            <w:rFonts w:ascii="仿宋_GB2312" w:eastAsia="仿宋_GB2312" w:hAnsi="宋体" w:cs="仿宋_GB2312" w:hint="eastAsia"/>
            <w:b/>
            <w:bCs/>
            <w:kern w:val="0"/>
            <w:sz w:val="28"/>
            <w:szCs w:val="28"/>
          </w:rPr>
          <w:t>日</w:t>
        </w:r>
      </w:smartTag>
      <w:r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）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196" w:firstLine="549"/>
        <w:jc w:val="left"/>
        <w:rPr>
          <w:rFonts w:ascii="仿宋_GB2312" w:eastAsia="仿宋_GB2312" w:hAnsi="宋体"/>
          <w:kern w:val="0"/>
          <w:sz w:val="28"/>
          <w:szCs w:val="28"/>
        </w:rPr>
      </w:pPr>
      <w:smartTag w:uri="urn:schemas-microsoft-com:office:smarttags" w:element="chsdate">
        <w:smartTagPr>
          <w:attr w:name="Year" w:val="2015"/>
          <w:attr w:name="Month" w:val="9"/>
          <w:attr w:name="Day" w:val="24"/>
          <w:attr w:name="IsLunarDate" w:val="False"/>
          <w:attr w:name="IsROCDate" w:val="False"/>
        </w:smartTagPr>
        <w:r>
          <w:rPr>
            <w:rFonts w:eastAsia="仿宋_GB2312"/>
            <w:sz w:val="28"/>
            <w:szCs w:val="28"/>
          </w:rPr>
          <w:t>9</w:t>
        </w:r>
        <w:r>
          <w:rPr>
            <w:rFonts w:eastAsia="仿宋_GB2312" w:cs="仿宋_GB2312" w:hint="eastAsia"/>
            <w:sz w:val="28"/>
            <w:szCs w:val="28"/>
          </w:rPr>
          <w:t>月</w:t>
        </w:r>
        <w:r>
          <w:rPr>
            <w:rFonts w:eastAsia="仿宋_GB2312"/>
            <w:sz w:val="28"/>
            <w:szCs w:val="28"/>
          </w:rPr>
          <w:t>24</w:t>
        </w:r>
        <w:r>
          <w:rPr>
            <w:rFonts w:eastAsia="仿宋_GB2312" w:cs="仿宋_GB2312" w:hint="eastAsia"/>
            <w:sz w:val="28"/>
            <w:szCs w:val="28"/>
          </w:rPr>
          <w:t>日</w:t>
        </w:r>
      </w:smartTag>
      <w:r>
        <w:rPr>
          <w:rFonts w:eastAsia="仿宋_GB2312"/>
          <w:sz w:val="28"/>
          <w:szCs w:val="28"/>
        </w:rPr>
        <w:t>—</w:t>
      </w:r>
      <w:smartTag w:uri="urn:schemas-microsoft-com:office:smarttags" w:element="chsdate">
        <w:smartTagPr>
          <w:attr w:name="Year" w:val="2015"/>
          <w:attr w:name="Month" w:val="10"/>
          <w:attr w:name="Day" w:val="21"/>
          <w:attr w:name="IsLunarDate" w:val="False"/>
          <w:attr w:name="IsROCDate" w:val="False"/>
        </w:smartTagPr>
        <w:r>
          <w:rPr>
            <w:rFonts w:eastAsia="仿宋_GB2312"/>
            <w:sz w:val="28"/>
            <w:szCs w:val="28"/>
          </w:rPr>
          <w:t>10</w:t>
        </w:r>
        <w:r>
          <w:rPr>
            <w:rFonts w:eastAsia="仿宋_GB2312" w:cs="仿宋_GB2312" w:hint="eastAsia"/>
            <w:sz w:val="28"/>
            <w:szCs w:val="28"/>
          </w:rPr>
          <w:t>月</w:t>
        </w:r>
        <w:r>
          <w:rPr>
            <w:rFonts w:eastAsia="仿宋_GB2312" w:cs="仿宋_GB2312"/>
            <w:sz w:val="28"/>
            <w:szCs w:val="28"/>
          </w:rPr>
          <w:t>21</w:t>
        </w:r>
        <w:r>
          <w:rPr>
            <w:rFonts w:eastAsia="仿宋_GB2312" w:cs="仿宋_GB2312" w:hint="eastAsia"/>
            <w:sz w:val="28"/>
            <w:szCs w:val="28"/>
          </w:rPr>
          <w:t>日</w:t>
        </w:r>
      </w:smartTag>
      <w:r>
        <w:rPr>
          <w:rFonts w:eastAsia="仿宋_GB2312" w:cs="仿宋_GB2312" w:hint="eastAsia"/>
          <w:sz w:val="28"/>
          <w:szCs w:val="28"/>
        </w:rPr>
        <w:t>完成相关材料填写，并在学院范围内公示。</w:t>
      </w:r>
      <w:smartTag w:uri="urn:schemas-microsoft-com:office:smarttags" w:element="chsdate">
        <w:smartTagPr>
          <w:attr w:name="Year" w:val="2015"/>
          <w:attr w:name="Month" w:val="10"/>
          <w:attr w:name="Day" w:val="21"/>
          <w:attr w:name="IsLunarDate" w:val="False"/>
          <w:attr w:name="IsROCDate" w:val="False"/>
        </w:smartTagPr>
        <w:r>
          <w:rPr>
            <w:rFonts w:eastAsia="仿宋_GB2312"/>
            <w:sz w:val="28"/>
            <w:szCs w:val="28"/>
          </w:rPr>
          <w:t>10</w:t>
        </w:r>
        <w:r>
          <w:rPr>
            <w:rFonts w:eastAsia="仿宋_GB2312" w:cs="仿宋_GB2312" w:hint="eastAsia"/>
            <w:sz w:val="28"/>
            <w:szCs w:val="28"/>
          </w:rPr>
          <w:t>月</w:t>
        </w:r>
        <w:r>
          <w:rPr>
            <w:rFonts w:eastAsia="仿宋_GB2312" w:cs="仿宋_GB2312"/>
            <w:sz w:val="28"/>
            <w:szCs w:val="28"/>
          </w:rPr>
          <w:t>21</w:t>
        </w:r>
        <w:r>
          <w:rPr>
            <w:rFonts w:eastAsia="仿宋_GB2312" w:cs="仿宋_GB2312" w:hint="eastAsia"/>
            <w:sz w:val="28"/>
            <w:szCs w:val="28"/>
          </w:rPr>
          <w:t>日</w:t>
        </w:r>
      </w:smartTag>
      <w:r>
        <w:rPr>
          <w:rFonts w:eastAsia="仿宋_GB2312"/>
          <w:sz w:val="28"/>
          <w:szCs w:val="28"/>
        </w:rPr>
        <w:t>17:00</w:t>
      </w:r>
      <w:r>
        <w:rPr>
          <w:rFonts w:eastAsia="仿宋_GB2312" w:cs="仿宋_GB2312" w:hint="eastAsia"/>
          <w:sz w:val="28"/>
          <w:szCs w:val="28"/>
        </w:rPr>
        <w:t>前将各个班级的评奖材料：《</w:t>
      </w:r>
      <w:r>
        <w:rPr>
          <w:rFonts w:ascii="仿宋_GB2312" w:eastAsia="仿宋_GB2312" w:hAnsi="宋体" w:cs="仿宋_GB2312"/>
          <w:kern w:val="0"/>
          <w:sz w:val="28"/>
          <w:szCs w:val="28"/>
        </w:rPr>
        <w:t>2014-2015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学年学院推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lastRenderedPageBreak/>
        <w:t>荐校级先进班集体汇总表》（附件</w:t>
      </w:r>
      <w:r>
        <w:rPr>
          <w:rFonts w:ascii="仿宋_GB2312" w:eastAsia="仿宋_GB2312" w:hAnsi="宋体" w:cs="仿宋_GB2312"/>
          <w:kern w:val="0"/>
          <w:sz w:val="28"/>
          <w:szCs w:val="28"/>
        </w:rPr>
        <w:t>3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）、《中国人民大学校级先进班集体登记表》（附件</w:t>
      </w:r>
      <w:r>
        <w:rPr>
          <w:rFonts w:ascii="仿宋_GB2312" w:eastAsia="仿宋_GB2312" w:hAnsi="宋体" w:cs="仿宋_GB2312"/>
          <w:kern w:val="0"/>
          <w:sz w:val="28"/>
          <w:szCs w:val="28"/>
        </w:rPr>
        <w:t>4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）、按照“五好”标准撰写的</w:t>
      </w:r>
      <w:r>
        <w:rPr>
          <w:rFonts w:ascii="仿宋_GB2312" w:eastAsia="仿宋_GB2312" w:hAnsi="宋体" w:cs="仿宋_GB2312"/>
          <w:kern w:val="0"/>
          <w:sz w:val="28"/>
          <w:szCs w:val="28"/>
        </w:rPr>
        <w:t>2000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字左右的班级特色事迹材料一份、班级成员名单一份、班级成员获奖证明复印件等</w:t>
      </w:r>
      <w:r>
        <w:rPr>
          <w:rFonts w:eastAsia="仿宋_GB2312" w:cs="仿宋_GB2312" w:hint="eastAsia"/>
          <w:sz w:val="28"/>
          <w:szCs w:val="28"/>
        </w:rPr>
        <w:t>统一报学生处，除了获奖证明复印件无须提交电子版外，其他材料均需提交电子版和纸质版。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市级优秀班集体推荐除了提交上述材料外，还需同时提交</w:t>
      </w:r>
      <w:r>
        <w:rPr>
          <w:rFonts w:eastAsia="仿宋_GB2312"/>
          <w:sz w:val="28"/>
          <w:szCs w:val="28"/>
        </w:rPr>
        <w:t>6</w:t>
      </w:r>
      <w:r>
        <w:rPr>
          <w:rFonts w:eastAsia="仿宋_GB2312" w:cs="仿宋_GB2312" w:hint="eastAsia"/>
          <w:sz w:val="28"/>
          <w:szCs w:val="28"/>
        </w:rPr>
        <w:t>分钟以内展示资料（</w:t>
      </w:r>
      <w:r>
        <w:rPr>
          <w:rFonts w:eastAsia="仿宋_GB2312"/>
          <w:sz w:val="28"/>
          <w:szCs w:val="28"/>
        </w:rPr>
        <w:t>PPT</w:t>
      </w:r>
      <w:r>
        <w:rPr>
          <w:rFonts w:eastAsia="仿宋_GB2312" w:cs="仿宋_GB2312" w:hint="eastAsia"/>
          <w:sz w:val="28"/>
          <w:szCs w:val="28"/>
        </w:rPr>
        <w:t>、视频等演示材料）。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电子版资料请发至邮箱</w:t>
      </w:r>
      <w:r>
        <w:rPr>
          <w:rFonts w:ascii="仿宋_GB2312" w:eastAsia="仿宋_GB2312" w:hAnsi="宋体" w:cs="仿宋_GB2312"/>
          <w:kern w:val="0"/>
          <w:sz w:val="28"/>
          <w:szCs w:val="28"/>
        </w:rPr>
        <w:t>banjiti@ruc.edu.cn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。纸质版资料送至北区食堂</w:t>
      </w:r>
      <w:r>
        <w:rPr>
          <w:rFonts w:ascii="仿宋_GB2312" w:eastAsia="仿宋_GB2312" w:hAnsi="宋体" w:cs="仿宋_GB2312"/>
          <w:kern w:val="0"/>
          <w:sz w:val="28"/>
          <w:szCs w:val="28"/>
        </w:rPr>
        <w:t>619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办公室。（联系人：任宪伟</w:t>
      </w:r>
      <w:r>
        <w:rPr>
          <w:rFonts w:ascii="仿宋_GB2312" w:eastAsia="仿宋_GB2312" w:hAnsi="宋体" w:cs="仿宋_GB2312"/>
          <w:kern w:val="0"/>
          <w:sz w:val="28"/>
          <w:szCs w:val="28"/>
        </w:rPr>
        <w:t xml:space="preserve">  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电话：</w:t>
      </w:r>
      <w:r>
        <w:rPr>
          <w:rFonts w:ascii="仿宋_GB2312" w:eastAsia="仿宋_GB2312" w:hAnsi="宋体" w:cs="仿宋_GB2312"/>
          <w:kern w:val="0"/>
          <w:sz w:val="28"/>
          <w:szCs w:val="28"/>
        </w:rPr>
        <w:t>62512596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）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196" w:firstLine="549"/>
        <w:jc w:val="left"/>
        <w:rPr>
          <w:rFonts w:eastAsia="仿宋_GB2312"/>
          <w:sz w:val="28"/>
          <w:szCs w:val="28"/>
        </w:rPr>
      </w:pPr>
      <w:r>
        <w:rPr>
          <w:rFonts w:eastAsia="仿宋_GB2312" w:cs="仿宋_GB2312" w:hint="eastAsia"/>
          <w:sz w:val="28"/>
          <w:szCs w:val="28"/>
        </w:rPr>
        <w:t>学院填写《学院推荐市级先进班集体述评交流会学生评委信息一览表》（附件</w:t>
      </w:r>
      <w:r>
        <w:rPr>
          <w:rFonts w:eastAsia="仿宋_GB2312"/>
          <w:sz w:val="28"/>
          <w:szCs w:val="28"/>
        </w:rPr>
        <w:t>6</w:t>
      </w:r>
      <w:r>
        <w:rPr>
          <w:rFonts w:eastAsia="仿宋_GB2312" w:cs="仿宋_GB2312" w:hint="eastAsia"/>
          <w:sz w:val="28"/>
          <w:szCs w:val="28"/>
        </w:rPr>
        <w:t>）并发送到上述邮箱。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196" w:firstLine="551"/>
        <w:jc w:val="left"/>
        <w:rPr>
          <w:rFonts w:eastAsia="仿宋_GB2312"/>
          <w:b/>
          <w:bCs/>
          <w:sz w:val="28"/>
          <w:szCs w:val="28"/>
        </w:rPr>
      </w:pPr>
      <w:r>
        <w:rPr>
          <w:rFonts w:eastAsia="仿宋_GB2312" w:cs="仿宋_GB2312" w:hint="eastAsia"/>
          <w:b/>
          <w:bCs/>
          <w:sz w:val="28"/>
          <w:szCs w:val="28"/>
        </w:rPr>
        <w:t>（二）学校评审（截止</w:t>
      </w:r>
      <w:smartTag w:uri="urn:schemas-microsoft-com:office:smarttags" w:element="chsdate">
        <w:smartTagPr>
          <w:attr w:name="Year" w:val="2015"/>
          <w:attr w:name="Month" w:val="10"/>
          <w:attr w:name="Day" w:val="30"/>
          <w:attr w:name="IsLunarDate" w:val="False"/>
          <w:attr w:name="IsROCDate" w:val="False"/>
        </w:smartTagPr>
        <w:r>
          <w:rPr>
            <w:rFonts w:eastAsia="仿宋_GB2312"/>
            <w:b/>
            <w:bCs/>
            <w:sz w:val="28"/>
            <w:szCs w:val="28"/>
          </w:rPr>
          <w:t>10</w:t>
        </w:r>
        <w:r>
          <w:rPr>
            <w:rFonts w:eastAsia="仿宋_GB2312" w:cs="仿宋_GB2312" w:hint="eastAsia"/>
            <w:b/>
            <w:bCs/>
            <w:sz w:val="28"/>
            <w:szCs w:val="28"/>
          </w:rPr>
          <w:t>月</w:t>
        </w:r>
        <w:r>
          <w:rPr>
            <w:rFonts w:eastAsia="仿宋_GB2312"/>
            <w:b/>
            <w:bCs/>
            <w:sz w:val="28"/>
            <w:szCs w:val="28"/>
          </w:rPr>
          <w:t>30</w:t>
        </w:r>
        <w:r>
          <w:rPr>
            <w:rFonts w:eastAsia="仿宋_GB2312" w:cs="仿宋_GB2312" w:hint="eastAsia"/>
            <w:b/>
            <w:bCs/>
            <w:sz w:val="28"/>
            <w:szCs w:val="28"/>
          </w:rPr>
          <w:t>日</w:t>
        </w:r>
      </w:smartTag>
      <w:r>
        <w:rPr>
          <w:rFonts w:eastAsia="仿宋_GB2312" w:cs="仿宋_GB2312" w:hint="eastAsia"/>
          <w:b/>
          <w:bCs/>
          <w:sz w:val="28"/>
          <w:szCs w:val="28"/>
        </w:rPr>
        <w:t>）</w:t>
      </w:r>
    </w:p>
    <w:p w:rsidR="00832318" w:rsidRDefault="00832318" w:rsidP="00F27957">
      <w:pPr>
        <w:widowControl/>
        <w:shd w:val="clear" w:color="auto" w:fill="FFFFFF"/>
        <w:spacing w:line="560" w:lineRule="exact"/>
        <w:ind w:right="301" w:firstLineChars="200" w:firstLine="560"/>
        <w:rPr>
          <w:rFonts w:eastAsia="仿宋_GB2312"/>
          <w:sz w:val="28"/>
          <w:szCs w:val="28"/>
        </w:rPr>
      </w:pPr>
      <w:smartTag w:uri="urn:schemas-microsoft-com:office:smarttags" w:element="chsdate">
        <w:smartTagPr>
          <w:attr w:name="Year" w:val="2015"/>
          <w:attr w:name="Month" w:val="10"/>
          <w:attr w:name="Day" w:val="21"/>
          <w:attr w:name="IsLunarDate" w:val="False"/>
          <w:attr w:name="IsROCDate" w:val="False"/>
        </w:smartTagPr>
        <w:r>
          <w:rPr>
            <w:rFonts w:eastAsia="仿宋_GB2312"/>
            <w:sz w:val="28"/>
            <w:szCs w:val="28"/>
          </w:rPr>
          <w:t>10</w:t>
        </w:r>
        <w:r>
          <w:rPr>
            <w:rFonts w:eastAsia="仿宋_GB2312" w:cs="仿宋_GB2312" w:hint="eastAsia"/>
            <w:sz w:val="28"/>
            <w:szCs w:val="28"/>
          </w:rPr>
          <w:t>月</w:t>
        </w:r>
        <w:r>
          <w:rPr>
            <w:rFonts w:eastAsia="仿宋_GB2312" w:cs="仿宋_GB2312"/>
            <w:sz w:val="28"/>
            <w:szCs w:val="28"/>
          </w:rPr>
          <w:t>21</w:t>
        </w:r>
        <w:r>
          <w:rPr>
            <w:rFonts w:eastAsia="仿宋_GB2312" w:cs="仿宋_GB2312" w:hint="eastAsia"/>
            <w:sz w:val="28"/>
            <w:szCs w:val="28"/>
          </w:rPr>
          <w:t>日</w:t>
        </w:r>
      </w:smartTag>
      <w:r>
        <w:rPr>
          <w:rFonts w:eastAsia="仿宋_GB2312"/>
          <w:sz w:val="28"/>
          <w:szCs w:val="28"/>
        </w:rPr>
        <w:t>—</w:t>
      </w:r>
      <w:smartTag w:uri="urn:schemas-microsoft-com:office:smarttags" w:element="chsdate">
        <w:smartTagPr>
          <w:attr w:name="Year" w:val="2015"/>
          <w:attr w:name="Month" w:val="10"/>
          <w:attr w:name="Day" w:val="30"/>
          <w:attr w:name="IsLunarDate" w:val="False"/>
          <w:attr w:name="IsROCDate" w:val="False"/>
        </w:smartTagPr>
        <w:r>
          <w:rPr>
            <w:rFonts w:eastAsia="仿宋_GB2312"/>
            <w:sz w:val="28"/>
            <w:szCs w:val="28"/>
          </w:rPr>
          <w:t>10</w:t>
        </w:r>
        <w:r>
          <w:rPr>
            <w:rFonts w:eastAsia="仿宋_GB2312" w:cs="仿宋_GB2312" w:hint="eastAsia"/>
            <w:sz w:val="28"/>
            <w:szCs w:val="28"/>
          </w:rPr>
          <w:t>月</w:t>
        </w:r>
        <w:r>
          <w:rPr>
            <w:rFonts w:eastAsia="仿宋_GB2312"/>
            <w:sz w:val="28"/>
            <w:szCs w:val="28"/>
          </w:rPr>
          <w:t>30</w:t>
        </w:r>
        <w:r>
          <w:rPr>
            <w:rFonts w:eastAsia="仿宋_GB2312" w:cs="仿宋_GB2312" w:hint="eastAsia"/>
            <w:sz w:val="28"/>
            <w:szCs w:val="28"/>
          </w:rPr>
          <w:t>日</w:t>
        </w:r>
      </w:smartTag>
      <w:r>
        <w:rPr>
          <w:rFonts w:eastAsia="仿宋_GB2312" w:cs="仿宋_GB2312" w:hint="eastAsia"/>
          <w:sz w:val="28"/>
          <w:szCs w:val="28"/>
        </w:rPr>
        <w:t>学生处对候选的市级、校级先进班集体相关材料进行审核，在全校范围公示并对有异议的问题进行调整。推荐的先进班集体一经发现有不符合评选条件的，不接受替补。</w:t>
      </w:r>
    </w:p>
    <w:p w:rsidR="00832318" w:rsidRDefault="00832318" w:rsidP="00F27957">
      <w:pPr>
        <w:spacing w:line="460" w:lineRule="exact"/>
        <w:ind w:firstLineChars="205" w:firstLine="576"/>
        <w:rPr>
          <w:rFonts w:eastAsia="仿宋_GB2312"/>
          <w:b/>
          <w:bCs/>
          <w:sz w:val="28"/>
          <w:szCs w:val="28"/>
        </w:rPr>
      </w:pPr>
      <w:r>
        <w:rPr>
          <w:rFonts w:eastAsia="仿宋_GB2312" w:cs="仿宋_GB2312" w:hint="eastAsia"/>
          <w:b/>
          <w:bCs/>
          <w:sz w:val="28"/>
          <w:szCs w:val="28"/>
        </w:rPr>
        <w:t>（三）举办北京市市级先进班集体述评交流会（</w:t>
      </w:r>
      <w:r>
        <w:rPr>
          <w:rFonts w:eastAsia="仿宋_GB2312" w:hint="eastAsia"/>
          <w:b/>
          <w:bCs/>
          <w:sz w:val="28"/>
          <w:szCs w:val="28"/>
        </w:rPr>
        <w:t>时间待定</w:t>
      </w:r>
      <w:r>
        <w:rPr>
          <w:rFonts w:eastAsia="仿宋_GB2312" w:cs="仿宋_GB2312" w:hint="eastAsia"/>
          <w:b/>
          <w:bCs/>
          <w:sz w:val="28"/>
          <w:szCs w:val="28"/>
        </w:rPr>
        <w:t>）</w:t>
      </w:r>
    </w:p>
    <w:p w:rsidR="00832318" w:rsidRDefault="00832318" w:rsidP="00F27957">
      <w:pPr>
        <w:spacing w:line="460" w:lineRule="exact"/>
        <w:ind w:firstLineChars="205" w:firstLine="574"/>
        <w:rPr>
          <w:rFonts w:eastAsia="仿宋_GB2312"/>
          <w:sz w:val="28"/>
          <w:szCs w:val="28"/>
        </w:rPr>
      </w:pPr>
      <w:r>
        <w:rPr>
          <w:rFonts w:eastAsia="仿宋_GB2312" w:cs="仿宋_GB2312" w:hint="eastAsia"/>
          <w:sz w:val="28"/>
          <w:szCs w:val="28"/>
        </w:rPr>
        <w:t>待时间、地点确定后，学生处组织市级先进班集体述评交流会，并将获奖班集体名单上报学校学生工作委员会会议审定。</w:t>
      </w:r>
    </w:p>
    <w:p w:rsidR="00832318" w:rsidRDefault="00832318" w:rsidP="00F27957">
      <w:pPr>
        <w:spacing w:line="460" w:lineRule="exact"/>
        <w:ind w:firstLineChars="205" w:firstLine="576"/>
        <w:rPr>
          <w:rFonts w:eastAsia="仿宋_GB2312"/>
          <w:b/>
          <w:bCs/>
          <w:sz w:val="28"/>
          <w:szCs w:val="28"/>
        </w:rPr>
      </w:pPr>
      <w:r>
        <w:rPr>
          <w:rFonts w:eastAsia="仿宋_GB2312" w:cs="仿宋_GB2312" w:hint="eastAsia"/>
          <w:b/>
          <w:bCs/>
          <w:sz w:val="28"/>
          <w:szCs w:val="28"/>
        </w:rPr>
        <w:t>（四）公布结果、表彰奖励（</w:t>
      </w:r>
      <w:r>
        <w:rPr>
          <w:rFonts w:eastAsia="仿宋_GB2312"/>
          <w:b/>
          <w:bCs/>
          <w:sz w:val="28"/>
          <w:szCs w:val="28"/>
        </w:rPr>
        <w:t>11</w:t>
      </w:r>
      <w:r>
        <w:rPr>
          <w:rFonts w:eastAsia="仿宋_GB2312" w:cs="仿宋_GB2312" w:hint="eastAsia"/>
          <w:b/>
          <w:bCs/>
          <w:sz w:val="28"/>
          <w:szCs w:val="28"/>
        </w:rPr>
        <w:t>月）</w:t>
      </w:r>
    </w:p>
    <w:p w:rsidR="00832318" w:rsidRDefault="00832318">
      <w:pPr>
        <w:spacing w:line="460" w:lineRule="exact"/>
        <w:ind w:firstLine="555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11</w:t>
      </w:r>
      <w:r>
        <w:rPr>
          <w:rFonts w:eastAsia="仿宋_GB2312" w:cs="仿宋_GB2312" w:hint="eastAsia"/>
          <w:sz w:val="28"/>
          <w:szCs w:val="28"/>
        </w:rPr>
        <w:t>月上旬由学生处核对相关信息，并完成校级先进班集体证书制作和奖金发放等工作。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eastAsia="仿宋_GB2312" w:cs="仿宋_GB2312" w:hint="eastAsia"/>
          <w:sz w:val="28"/>
          <w:szCs w:val="28"/>
        </w:rPr>
        <w:t>校级先进班集体的奖金一般于</w:t>
      </w:r>
      <w:r>
        <w:rPr>
          <w:rFonts w:eastAsia="仿宋_GB2312"/>
          <w:sz w:val="28"/>
          <w:szCs w:val="28"/>
        </w:rPr>
        <w:t>12</w:t>
      </w:r>
      <w:r>
        <w:rPr>
          <w:rFonts w:eastAsia="仿宋_GB2312" w:cs="仿宋_GB2312" w:hint="eastAsia"/>
          <w:sz w:val="28"/>
          <w:szCs w:val="28"/>
        </w:rPr>
        <w:t>月份发放到各学院的帐户，由学院通知获奖的班集体领取。市级先进班集体的证书需等上级文件另行通知。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196" w:firstLine="551"/>
        <w:jc w:val="left"/>
        <w:rPr>
          <w:rFonts w:ascii="仿宋_GB2312" w:eastAsia="仿宋_GB2312" w:hAnsi="宋体"/>
          <w:b/>
          <w:bCs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五、工作要求</w:t>
      </w:r>
    </w:p>
    <w:p w:rsidR="00832318" w:rsidRDefault="00832318" w:rsidP="00F27957">
      <w:pPr>
        <w:widowControl/>
        <w:shd w:val="clear" w:color="auto" w:fill="FFFFFF"/>
        <w:spacing w:line="500" w:lineRule="exact"/>
        <w:ind w:firstLineChars="196" w:firstLine="551"/>
        <w:jc w:val="left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（一）班级自评、学院初审推荐和上报资料</w:t>
      </w:r>
    </w:p>
    <w:p w:rsidR="00832318" w:rsidRDefault="00832318" w:rsidP="008524AE">
      <w:pPr>
        <w:widowControl/>
        <w:shd w:val="clear" w:color="auto" w:fill="FFFFFF"/>
        <w:spacing w:beforeLines="50" w:before="156"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A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、班级自评：各学院要对班级建设的“五好”标准进行充分宣传，组织本学院所有班级对照“五好”标准开展自我总结和经验交流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lastRenderedPageBreak/>
        <w:t>活动，要求动员全体同学参与，所有具有参评资格班级均须认真填写《中国人民大学班级建设综合自评表》（附件</w:t>
      </w:r>
      <w:r>
        <w:rPr>
          <w:rFonts w:ascii="仿宋_GB2312" w:eastAsia="仿宋_GB2312" w:hAnsi="宋体" w:cs="仿宋_GB2312"/>
          <w:kern w:val="0"/>
          <w:sz w:val="28"/>
          <w:szCs w:val="28"/>
        </w:rPr>
        <w:t>2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）并撰写</w:t>
      </w:r>
      <w:r>
        <w:rPr>
          <w:rFonts w:ascii="仿宋_GB2312" w:eastAsia="仿宋_GB2312" w:hAnsi="宋体" w:cs="仿宋_GB2312"/>
          <w:kern w:val="0"/>
          <w:sz w:val="28"/>
          <w:szCs w:val="28"/>
        </w:rPr>
        <w:t>2000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字左右的总结报告（电子版、纸质版均需给学院，由学院负责收取）；</w:t>
      </w:r>
    </w:p>
    <w:p w:rsidR="00832318" w:rsidRDefault="00832318" w:rsidP="008524AE">
      <w:pPr>
        <w:widowControl/>
        <w:shd w:val="clear" w:color="auto" w:fill="FFFFFF"/>
        <w:spacing w:beforeLines="50" w:before="156"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B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、学院评审推荐：各学院要遵循“公开、公平、公正”原则，组成包括学院领导、任课教师、学生代表在内的评审小组，经过民主程序，对参评各班级进行综合考评，按照班级建设“五好标准”要求和《中国人民大学校级先进班集体名额分配表》（附件</w:t>
      </w:r>
      <w:r>
        <w:rPr>
          <w:rFonts w:ascii="仿宋_GB2312" w:eastAsia="仿宋_GB2312" w:hAnsi="宋体" w:cs="仿宋_GB2312"/>
          <w:kern w:val="0"/>
          <w:sz w:val="28"/>
          <w:szCs w:val="28"/>
        </w:rPr>
        <w:t>2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）规定的数额评选出校级先进班集体名单。</w:t>
      </w:r>
    </w:p>
    <w:p w:rsidR="00832318" w:rsidRDefault="00832318" w:rsidP="008524AE">
      <w:pPr>
        <w:widowControl/>
        <w:shd w:val="clear" w:color="auto" w:fill="FFFFFF"/>
        <w:spacing w:beforeLines="50" w:before="156" w:line="500" w:lineRule="exact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C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、市级优秀班集体推荐：</w:t>
      </w:r>
      <w:r w:rsidRPr="0034786C">
        <w:rPr>
          <w:rFonts w:ascii="仿宋_GB2312" w:eastAsia="仿宋_GB2312" w:hAnsi="宋体" w:cs="仿宋_GB2312" w:hint="eastAsia"/>
          <w:kern w:val="0"/>
          <w:sz w:val="28"/>
          <w:szCs w:val="28"/>
        </w:rPr>
        <w:t>按照《中国人民大学先进班集体名额分配表》（附件</w:t>
      </w:r>
      <w:r w:rsidRPr="0034786C">
        <w:rPr>
          <w:rFonts w:ascii="仿宋_GB2312" w:eastAsia="仿宋_GB2312" w:hAnsi="宋体" w:cs="仿宋_GB2312"/>
          <w:kern w:val="0"/>
          <w:sz w:val="28"/>
          <w:szCs w:val="28"/>
        </w:rPr>
        <w:t>2</w:t>
      </w:r>
      <w:r w:rsidRPr="0034786C">
        <w:rPr>
          <w:rFonts w:ascii="仿宋_GB2312" w:eastAsia="仿宋_GB2312" w:hAnsi="宋体" w:cs="仿宋_GB2312" w:hint="eastAsia"/>
          <w:kern w:val="0"/>
          <w:sz w:val="28"/>
          <w:szCs w:val="28"/>
        </w:rPr>
        <w:t>）要求等额上报一个北京市市级先进班集体候选名单及班级申报材料。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具体评审要求见学校评选、推荐阶段工作。</w:t>
      </w:r>
    </w:p>
    <w:p w:rsidR="00832318" w:rsidRDefault="00832318" w:rsidP="00F27957">
      <w:pPr>
        <w:widowControl/>
        <w:shd w:val="clear" w:color="auto" w:fill="FFFFFF"/>
        <w:spacing w:line="560" w:lineRule="exact"/>
        <w:ind w:right="26"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各学院应结合本院实际情况，认真组织评选，确保评选工作的严肃性、公正性。</w:t>
      </w:r>
    </w:p>
    <w:p w:rsidR="00832318" w:rsidRDefault="00832318" w:rsidP="008524AE">
      <w:pPr>
        <w:widowControl/>
        <w:shd w:val="clear" w:color="auto" w:fill="FFFFFF"/>
        <w:spacing w:beforeLines="50" w:before="156" w:line="500" w:lineRule="exact"/>
        <w:ind w:firstLineChars="200" w:firstLine="562"/>
        <w:rPr>
          <w:rFonts w:ascii="仿宋_GB2312" w:eastAsia="仿宋_GB2312" w:hAnsi="宋体"/>
          <w:b/>
          <w:bCs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（二）学校评审</w:t>
      </w:r>
    </w:p>
    <w:p w:rsidR="00832318" w:rsidRPr="008524AE" w:rsidRDefault="00832318" w:rsidP="008524AE">
      <w:pPr>
        <w:widowControl/>
        <w:shd w:val="clear" w:color="auto" w:fill="FFFFFF"/>
        <w:spacing w:beforeLines="50" w:before="156" w:line="500" w:lineRule="exact"/>
        <w:ind w:firstLineChars="200" w:firstLine="560"/>
        <w:rPr>
          <w:rFonts w:ascii="仿宋_GB2312" w:eastAsia="仿宋_GB2312" w:hAnsi="宋体" w:cs="仿宋_GB2312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A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、市级优秀班集体推荐除了提交校级优秀班集体的材料外，还需提交市级先进班集体</w:t>
      </w:r>
      <w:r w:rsidRPr="008524AE">
        <w:rPr>
          <w:rFonts w:ascii="仿宋_GB2312" w:eastAsia="仿宋_GB2312" w:hAnsi="宋体" w:cs="仿宋_GB2312" w:hint="eastAsia"/>
          <w:kern w:val="0"/>
          <w:sz w:val="28"/>
          <w:szCs w:val="28"/>
        </w:rPr>
        <w:t>评选交流会使用的</w:t>
      </w:r>
      <w:r w:rsidRPr="008524AE">
        <w:rPr>
          <w:rFonts w:ascii="仿宋_GB2312" w:eastAsia="仿宋_GB2312" w:hAnsi="宋体" w:cs="仿宋_GB2312"/>
          <w:kern w:val="0"/>
          <w:sz w:val="28"/>
          <w:szCs w:val="28"/>
        </w:rPr>
        <w:t>6</w:t>
      </w:r>
      <w:r w:rsidRPr="008524AE">
        <w:rPr>
          <w:rFonts w:ascii="仿宋_GB2312" w:eastAsia="仿宋_GB2312" w:hAnsi="宋体" w:cs="仿宋_GB2312" w:hint="eastAsia"/>
          <w:kern w:val="0"/>
          <w:sz w:val="28"/>
          <w:szCs w:val="28"/>
        </w:rPr>
        <w:t>分钟以内展示资料（</w:t>
      </w:r>
      <w:r w:rsidRPr="008524AE">
        <w:rPr>
          <w:rFonts w:ascii="仿宋_GB2312" w:eastAsia="仿宋_GB2312" w:hAnsi="宋体" w:cs="仿宋_GB2312"/>
          <w:kern w:val="0"/>
          <w:sz w:val="28"/>
          <w:szCs w:val="28"/>
        </w:rPr>
        <w:t>PPT</w:t>
      </w:r>
      <w:r w:rsidRPr="008524AE">
        <w:rPr>
          <w:rFonts w:ascii="仿宋_GB2312" w:eastAsia="仿宋_GB2312" w:hAnsi="宋体" w:cs="仿宋_GB2312" w:hint="eastAsia"/>
          <w:kern w:val="0"/>
          <w:sz w:val="28"/>
          <w:szCs w:val="28"/>
        </w:rPr>
        <w:t>、视频等演示材料）。文件将作为最终版本，不接受替换或修改。</w:t>
      </w:r>
    </w:p>
    <w:p w:rsidR="00832318" w:rsidRDefault="00832318" w:rsidP="00F27957">
      <w:pPr>
        <w:widowControl/>
        <w:shd w:val="clear" w:color="auto" w:fill="FFFFFF"/>
        <w:spacing w:line="560" w:lineRule="exact"/>
        <w:ind w:right="301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B</w:t>
      </w:r>
      <w:r>
        <w:rPr>
          <w:rFonts w:eastAsia="仿宋_GB2312" w:cs="仿宋_GB2312" w:hint="eastAsia"/>
          <w:sz w:val="28"/>
          <w:szCs w:val="28"/>
        </w:rPr>
        <w:t>、</w:t>
      </w:r>
      <w:r>
        <w:rPr>
          <w:rFonts w:eastAsia="仿宋_GB2312" w:cs="仿宋_GB2312" w:hint="eastAsia"/>
          <w:kern w:val="0"/>
          <w:sz w:val="28"/>
          <w:szCs w:val="28"/>
        </w:rPr>
        <w:t>每个候选班级可安排</w:t>
      </w:r>
      <w:r>
        <w:rPr>
          <w:rFonts w:eastAsia="仿宋_GB2312"/>
          <w:kern w:val="0"/>
          <w:sz w:val="28"/>
          <w:szCs w:val="28"/>
        </w:rPr>
        <w:t>2</w:t>
      </w:r>
      <w:r>
        <w:rPr>
          <w:rFonts w:eastAsia="仿宋_GB2312" w:cs="仿宋_GB2312" w:hint="eastAsia"/>
          <w:kern w:val="0"/>
          <w:sz w:val="28"/>
          <w:szCs w:val="28"/>
        </w:rPr>
        <w:t>至</w:t>
      </w:r>
      <w:r>
        <w:rPr>
          <w:rFonts w:eastAsia="仿宋_GB2312"/>
          <w:kern w:val="0"/>
          <w:sz w:val="28"/>
          <w:szCs w:val="28"/>
        </w:rPr>
        <w:t>3</w:t>
      </w:r>
      <w:r>
        <w:rPr>
          <w:rFonts w:eastAsia="仿宋_GB2312" w:cs="仿宋_GB2312" w:hint="eastAsia"/>
          <w:kern w:val="0"/>
          <w:sz w:val="28"/>
          <w:szCs w:val="28"/>
        </w:rPr>
        <w:t>名同学参与展示讲解，展示时间不超过</w:t>
      </w:r>
      <w:r>
        <w:rPr>
          <w:rFonts w:eastAsia="仿宋_GB2312"/>
          <w:kern w:val="0"/>
          <w:sz w:val="28"/>
          <w:szCs w:val="28"/>
        </w:rPr>
        <w:t>6</w:t>
      </w:r>
      <w:r>
        <w:rPr>
          <w:rFonts w:eastAsia="仿宋_GB2312" w:cs="仿宋_GB2312" w:hint="eastAsia"/>
          <w:kern w:val="0"/>
          <w:sz w:val="28"/>
          <w:szCs w:val="28"/>
        </w:rPr>
        <w:t>分钟，</w:t>
      </w:r>
      <w:r>
        <w:rPr>
          <w:rFonts w:eastAsia="仿宋_GB2312" w:cs="仿宋_GB2312" w:hint="eastAsia"/>
          <w:sz w:val="28"/>
          <w:szCs w:val="28"/>
        </w:rPr>
        <w:t>超时将按照</w:t>
      </w:r>
      <w:r>
        <w:rPr>
          <w:rFonts w:eastAsia="仿宋_GB2312"/>
          <w:sz w:val="28"/>
          <w:szCs w:val="28"/>
        </w:rPr>
        <w:t>2</w:t>
      </w:r>
      <w:r>
        <w:rPr>
          <w:rFonts w:eastAsia="仿宋_GB2312" w:cs="仿宋_GB2312" w:hint="eastAsia"/>
          <w:sz w:val="28"/>
          <w:szCs w:val="28"/>
        </w:rPr>
        <w:t>分</w:t>
      </w:r>
      <w:r>
        <w:rPr>
          <w:rFonts w:eastAsia="仿宋_GB2312"/>
          <w:sz w:val="28"/>
          <w:szCs w:val="28"/>
        </w:rPr>
        <w:t>/</w:t>
      </w:r>
      <w:r>
        <w:rPr>
          <w:rFonts w:eastAsia="仿宋_GB2312" w:cs="仿宋_GB2312" w:hint="eastAsia"/>
          <w:sz w:val="28"/>
          <w:szCs w:val="28"/>
        </w:rPr>
        <w:t>分钟的标准扣分。</w:t>
      </w:r>
    </w:p>
    <w:p w:rsidR="00832318" w:rsidRDefault="00832318" w:rsidP="00F27957">
      <w:pPr>
        <w:widowControl/>
        <w:shd w:val="clear" w:color="auto" w:fill="FFFFFF"/>
        <w:spacing w:line="560" w:lineRule="exact"/>
        <w:ind w:right="301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C</w:t>
      </w:r>
      <w:r>
        <w:rPr>
          <w:rFonts w:eastAsia="仿宋_GB2312" w:cs="仿宋_GB2312" w:hint="eastAsia"/>
          <w:sz w:val="28"/>
          <w:szCs w:val="28"/>
        </w:rPr>
        <w:t>、述评交流会的评委分为专家评委和学生评委，专家评委由学生工作委员会成员单位负责人</w:t>
      </w:r>
      <w:ins w:id="0" w:author="ren" w:date="2015-09-15T15:05:00Z">
        <w:r w:rsidR="008524AE">
          <w:rPr>
            <w:rFonts w:eastAsia="仿宋_GB2312" w:cs="仿宋_GB2312" w:hint="eastAsia"/>
            <w:sz w:val="28"/>
            <w:szCs w:val="28"/>
          </w:rPr>
          <w:t>担任</w:t>
        </w:r>
      </w:ins>
      <w:r w:rsidRPr="008524AE">
        <w:rPr>
          <w:rFonts w:eastAsia="仿宋_GB2312" w:cs="仿宋_GB2312" w:hint="eastAsia"/>
          <w:sz w:val="28"/>
          <w:szCs w:val="28"/>
        </w:rPr>
        <w:t>，</w:t>
      </w:r>
      <w:r>
        <w:rPr>
          <w:rFonts w:eastAsia="仿宋_GB2312" w:cs="仿宋_GB2312" w:hint="eastAsia"/>
          <w:sz w:val="28"/>
          <w:szCs w:val="28"/>
        </w:rPr>
        <w:t>学生评委由每个学院推荐</w:t>
      </w:r>
      <w:r>
        <w:rPr>
          <w:rFonts w:eastAsia="仿宋_GB2312"/>
          <w:sz w:val="28"/>
          <w:szCs w:val="28"/>
        </w:rPr>
        <w:t>2</w:t>
      </w:r>
      <w:r>
        <w:rPr>
          <w:rFonts w:eastAsia="仿宋_GB2312" w:cs="仿宋_GB2312" w:hint="eastAsia"/>
          <w:sz w:val="28"/>
          <w:szCs w:val="28"/>
        </w:rPr>
        <w:t>名学生</w:t>
      </w:r>
      <w:ins w:id="1" w:author="ren" w:date="2015-09-16T09:14:00Z">
        <w:r w:rsidR="00E01A82">
          <w:rPr>
            <w:rFonts w:eastAsia="仿宋_GB2312" w:cs="仿宋_GB2312" w:hint="eastAsia"/>
            <w:sz w:val="28"/>
            <w:szCs w:val="28"/>
          </w:rPr>
          <w:t>干部</w:t>
        </w:r>
      </w:ins>
      <w:r>
        <w:rPr>
          <w:rFonts w:eastAsia="仿宋_GB2312" w:cs="仿宋_GB2312" w:hint="eastAsia"/>
          <w:sz w:val="28"/>
          <w:szCs w:val="28"/>
        </w:rPr>
        <w:t>担任。专家评委与学生评委评分的权重各为</w:t>
      </w:r>
      <w:r>
        <w:rPr>
          <w:rFonts w:eastAsia="仿宋_GB2312"/>
          <w:sz w:val="28"/>
          <w:szCs w:val="28"/>
        </w:rPr>
        <w:t>50%</w:t>
      </w:r>
      <w:r>
        <w:rPr>
          <w:rFonts w:eastAsia="仿宋_GB2312" w:cs="仿宋_GB2312" w:hint="eastAsia"/>
          <w:sz w:val="28"/>
          <w:szCs w:val="28"/>
        </w:rPr>
        <w:t>。</w:t>
      </w:r>
    </w:p>
    <w:p w:rsidR="00832318" w:rsidRDefault="00F27957">
      <w:pPr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    </w:t>
      </w:r>
      <w:r w:rsidR="00832318">
        <w:rPr>
          <w:rFonts w:eastAsia="仿宋_GB2312"/>
          <w:sz w:val="28"/>
          <w:szCs w:val="28"/>
        </w:rPr>
        <w:t>D</w:t>
      </w:r>
      <w:r w:rsidR="00832318">
        <w:rPr>
          <w:rFonts w:eastAsia="仿宋_GB2312" w:cs="仿宋_GB2312" w:hint="eastAsia"/>
          <w:sz w:val="28"/>
          <w:szCs w:val="28"/>
        </w:rPr>
        <w:t>、举办先进班集体评选交流会的时间、地点确定后，届时将由学生处直接通知候选班级同学代表和学生评委准时参会。</w:t>
      </w:r>
    </w:p>
    <w:p w:rsidR="00832318" w:rsidRDefault="00832318">
      <w:pPr>
        <w:rPr>
          <w:rFonts w:eastAsia="仿宋_GB2312"/>
          <w:sz w:val="28"/>
          <w:szCs w:val="28"/>
        </w:rPr>
      </w:pPr>
      <w:bookmarkStart w:id="2" w:name="_GoBack"/>
      <w:bookmarkEnd w:id="2"/>
    </w:p>
    <w:p w:rsidR="00832318" w:rsidRDefault="00832318">
      <w:pPr>
        <w:rPr>
          <w:rFonts w:eastAsia="仿宋_GB2312"/>
          <w:sz w:val="28"/>
          <w:szCs w:val="28"/>
        </w:rPr>
      </w:pPr>
      <w:r>
        <w:rPr>
          <w:rFonts w:eastAsia="仿宋_GB2312" w:cs="仿宋_GB2312" w:hint="eastAsia"/>
          <w:sz w:val="28"/>
          <w:szCs w:val="28"/>
        </w:rPr>
        <w:lastRenderedPageBreak/>
        <w:t>附件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 w:cs="仿宋_GB2312" w:hint="eastAsia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cs="仿宋_GB2312" w:hint="eastAsia"/>
          <w:sz w:val="28"/>
          <w:szCs w:val="28"/>
        </w:rPr>
        <w:t>《中国人民大学班级建设综合自评表》</w:t>
      </w:r>
    </w:p>
    <w:p w:rsidR="00832318" w:rsidRDefault="00832318">
      <w:pPr>
        <w:rPr>
          <w:rFonts w:eastAsia="仿宋_GB2312"/>
          <w:sz w:val="28"/>
          <w:szCs w:val="28"/>
        </w:rPr>
      </w:pPr>
      <w:r>
        <w:rPr>
          <w:rFonts w:eastAsia="仿宋_GB2312" w:cs="仿宋_GB2312" w:hint="eastAsia"/>
          <w:sz w:val="28"/>
          <w:szCs w:val="28"/>
        </w:rPr>
        <w:t>附件</w:t>
      </w:r>
      <w:r>
        <w:rPr>
          <w:rFonts w:eastAsia="仿宋_GB2312"/>
          <w:sz w:val="28"/>
          <w:szCs w:val="28"/>
        </w:rPr>
        <w:t xml:space="preserve">2:  </w:t>
      </w:r>
      <w:r>
        <w:rPr>
          <w:rFonts w:eastAsia="仿宋_GB2312" w:cs="仿宋_GB2312" w:hint="eastAsia"/>
          <w:sz w:val="28"/>
          <w:szCs w:val="28"/>
        </w:rPr>
        <w:t>《中国人民大学校级先进班集体名额分配表》</w:t>
      </w:r>
    </w:p>
    <w:p w:rsidR="00832318" w:rsidRDefault="00832318">
      <w:pPr>
        <w:rPr>
          <w:rFonts w:eastAsia="仿宋_GB2312"/>
          <w:sz w:val="28"/>
          <w:szCs w:val="28"/>
        </w:rPr>
      </w:pPr>
      <w:r>
        <w:rPr>
          <w:rFonts w:eastAsia="仿宋_GB2312" w:cs="仿宋_GB2312" w:hint="eastAsia"/>
          <w:sz w:val="28"/>
          <w:szCs w:val="28"/>
        </w:rPr>
        <w:t>附件</w:t>
      </w:r>
      <w:r>
        <w:rPr>
          <w:rFonts w:eastAsia="仿宋_GB2312"/>
          <w:sz w:val="28"/>
          <w:szCs w:val="28"/>
        </w:rPr>
        <w:t>3</w:t>
      </w:r>
      <w:r>
        <w:rPr>
          <w:rFonts w:eastAsia="仿宋_GB2312" w:cs="仿宋_GB2312" w:hint="eastAsia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cs="仿宋_GB2312" w:hint="eastAsia"/>
          <w:sz w:val="28"/>
          <w:szCs w:val="28"/>
        </w:rPr>
        <w:t>《</w:t>
      </w:r>
      <w:r>
        <w:rPr>
          <w:rFonts w:eastAsia="仿宋_GB2312"/>
          <w:sz w:val="28"/>
          <w:szCs w:val="28"/>
        </w:rPr>
        <w:t>2014-2015</w:t>
      </w:r>
      <w:r>
        <w:rPr>
          <w:rFonts w:eastAsia="仿宋_GB2312" w:cs="仿宋_GB2312" w:hint="eastAsia"/>
          <w:sz w:val="28"/>
          <w:szCs w:val="28"/>
        </w:rPr>
        <w:t>学年学院推荐校级先进班集体汇总表》</w:t>
      </w:r>
    </w:p>
    <w:p w:rsidR="00832318" w:rsidRDefault="00832318">
      <w:pPr>
        <w:rPr>
          <w:rFonts w:eastAsia="仿宋_GB2312"/>
          <w:sz w:val="28"/>
          <w:szCs w:val="28"/>
        </w:rPr>
      </w:pPr>
      <w:r>
        <w:rPr>
          <w:rFonts w:eastAsia="仿宋_GB2312" w:cs="仿宋_GB2312" w:hint="eastAsia"/>
          <w:sz w:val="28"/>
          <w:szCs w:val="28"/>
        </w:rPr>
        <w:t>附件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 w:cs="仿宋_GB2312" w:hint="eastAsia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cs="仿宋_GB2312" w:hint="eastAsia"/>
          <w:sz w:val="28"/>
          <w:szCs w:val="28"/>
        </w:rPr>
        <w:t>《中国人民大学校级先进班集体登记表》</w:t>
      </w:r>
    </w:p>
    <w:p w:rsidR="00832318" w:rsidRDefault="00832318">
      <w:pPr>
        <w:rPr>
          <w:rFonts w:eastAsia="仿宋_GB2312"/>
          <w:sz w:val="28"/>
          <w:szCs w:val="28"/>
        </w:rPr>
      </w:pPr>
      <w:r>
        <w:rPr>
          <w:rFonts w:eastAsia="仿宋_GB2312" w:cs="仿宋_GB2312" w:hint="eastAsia"/>
          <w:sz w:val="28"/>
          <w:szCs w:val="28"/>
        </w:rPr>
        <w:t>附件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 w:cs="仿宋_GB2312" w:hint="eastAsia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cs="仿宋_GB2312" w:hint="eastAsia"/>
          <w:sz w:val="28"/>
          <w:szCs w:val="28"/>
        </w:rPr>
        <w:t>《校级先进班集体班级成员一览表》</w:t>
      </w:r>
    </w:p>
    <w:p w:rsidR="00832318" w:rsidRDefault="00832318">
      <w:pPr>
        <w:ind w:left="1400" w:hangingChars="500" w:hanging="1400"/>
        <w:rPr>
          <w:rFonts w:eastAsia="仿宋_GB2312"/>
          <w:sz w:val="28"/>
          <w:szCs w:val="28"/>
        </w:rPr>
        <w:pPrChange w:id="3" w:author="ren" w:date="2015-09-16T09:14:00Z">
          <w:pPr/>
        </w:pPrChange>
      </w:pPr>
      <w:r>
        <w:rPr>
          <w:rFonts w:eastAsia="仿宋_GB2312" w:cs="仿宋_GB2312" w:hint="eastAsia"/>
          <w:sz w:val="28"/>
          <w:szCs w:val="28"/>
        </w:rPr>
        <w:t>附件</w:t>
      </w:r>
      <w:r>
        <w:rPr>
          <w:rFonts w:eastAsia="仿宋_GB2312"/>
          <w:sz w:val="28"/>
          <w:szCs w:val="28"/>
        </w:rPr>
        <w:t>6</w:t>
      </w:r>
      <w:r>
        <w:rPr>
          <w:rFonts w:eastAsia="仿宋_GB2312" w:cs="仿宋_GB2312" w:hint="eastAsia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eastAsia="仿宋_GB2312" w:cs="仿宋_GB2312" w:hint="eastAsia"/>
          <w:sz w:val="28"/>
          <w:szCs w:val="28"/>
        </w:rPr>
        <w:t>《学院推荐市级先进班集体述评交流会</w:t>
      </w:r>
      <w:del w:id="4" w:author="ren" w:date="2015-09-16T09:15:00Z">
        <w:r w:rsidDel="00E270EA">
          <w:rPr>
            <w:rFonts w:eastAsia="仿宋_GB2312" w:cs="仿宋_GB2312" w:hint="eastAsia"/>
            <w:sz w:val="28"/>
            <w:szCs w:val="28"/>
          </w:rPr>
          <w:delText>学生</w:delText>
        </w:r>
      </w:del>
      <w:r>
        <w:rPr>
          <w:rFonts w:eastAsia="仿宋_GB2312" w:cs="仿宋_GB2312" w:hint="eastAsia"/>
          <w:sz w:val="28"/>
          <w:szCs w:val="28"/>
        </w:rPr>
        <w:t>评委信息一览表》</w:t>
      </w:r>
    </w:p>
    <w:p w:rsidR="00832318" w:rsidRDefault="00832318">
      <w:pPr>
        <w:snapToGrid w:val="0"/>
        <w:spacing w:line="240" w:lineRule="atLeast"/>
        <w:jc w:val="left"/>
        <w:rPr>
          <w:rFonts w:ascii="宋体"/>
          <w:b/>
          <w:bCs/>
          <w:sz w:val="44"/>
          <w:szCs w:val="44"/>
        </w:rPr>
      </w:pPr>
    </w:p>
    <w:p w:rsidR="00832318" w:rsidRDefault="00832318"/>
    <w:sectPr w:rsidR="00832318" w:rsidSect="00FF6CEB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C36" w:rsidRDefault="00DD3C36">
      <w:r>
        <w:separator/>
      </w:r>
    </w:p>
  </w:endnote>
  <w:endnote w:type="continuationSeparator" w:id="0">
    <w:p w:rsidR="00DD3C36" w:rsidRDefault="00DD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C36" w:rsidRDefault="00DD3C36">
      <w:r>
        <w:separator/>
      </w:r>
    </w:p>
  </w:footnote>
  <w:footnote w:type="continuationSeparator" w:id="0">
    <w:p w:rsidR="00DD3C36" w:rsidRDefault="00DD3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2318"/>
    <w:rsid w:val="00151FCC"/>
    <w:rsid w:val="0034786C"/>
    <w:rsid w:val="004C03C0"/>
    <w:rsid w:val="005B4439"/>
    <w:rsid w:val="00832318"/>
    <w:rsid w:val="008524AE"/>
    <w:rsid w:val="008D042D"/>
    <w:rsid w:val="00A6455E"/>
    <w:rsid w:val="00CC4497"/>
    <w:rsid w:val="00DD3C36"/>
    <w:rsid w:val="00E01A82"/>
    <w:rsid w:val="00E2334A"/>
    <w:rsid w:val="00E270EA"/>
    <w:rsid w:val="00EE687D"/>
    <w:rsid w:val="00F27957"/>
    <w:rsid w:val="00F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497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C44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CC4497"/>
    <w:rPr>
      <w:rFonts w:ascii="Times New Roman" w:hAnsi="Times New Roman"/>
      <w:kern w:val="2"/>
      <w:sz w:val="18"/>
    </w:rPr>
  </w:style>
  <w:style w:type="paragraph" w:styleId="a4">
    <w:name w:val="footer"/>
    <w:basedOn w:val="a"/>
    <w:link w:val="Char0"/>
    <w:uiPriority w:val="99"/>
    <w:rsid w:val="00CC44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CC4497"/>
    <w:rPr>
      <w:rFonts w:ascii="Times New Roman" w:hAnsi="Times New Roman"/>
      <w:kern w:val="2"/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34786C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34786C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403</Words>
  <Characters>2300</Characters>
  <Application>Microsoft Office Word</Application>
  <DocSecurity>0</DocSecurity>
  <Lines>19</Lines>
  <Paragraphs>5</Paragraphs>
  <ScaleCrop>false</ScaleCrop>
  <Company>Microsoft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ren</cp:lastModifiedBy>
  <cp:revision>29</cp:revision>
  <dcterms:created xsi:type="dcterms:W3CDTF">2013-09-24T03:16:00Z</dcterms:created>
  <dcterms:modified xsi:type="dcterms:W3CDTF">2015-09-18T01:14:00Z</dcterms:modified>
</cp:coreProperties>
</file>